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AFD345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ins w:id="0" w:author="Kabátová Jana, Mgr." w:date="2025-01-09T10:14:00Z" w16du:dateUtc="2025-01-09T09:14:00Z">
        <w:r w:rsidR="00D87BBA" w:rsidRPr="00D87BBA">
          <w:rPr>
            <w:rFonts w:ascii="Verdana" w:hAnsi="Verdana"/>
            <w:sz w:val="18"/>
            <w:szCs w:val="18"/>
          </w:rPr>
          <w:t>„Prohlídky UTZ v obvodu OŘ Plzeň 2025-2027“</w:t>
        </w:r>
        <w:r w:rsidR="00D87BBA" w:rsidRPr="00D87BBA" w:rsidDel="00D87BBA">
          <w:rPr>
            <w:rFonts w:ascii="Verdana" w:hAnsi="Verdana"/>
            <w:sz w:val="18"/>
            <w:szCs w:val="18"/>
          </w:rPr>
          <w:t xml:space="preserve"> </w:t>
        </w:r>
      </w:ins>
      <w:del w:id="1" w:author="Kabátová Jana, Mgr." w:date="2025-01-09T10:14:00Z" w16du:dateUtc="2025-01-09T09:14:00Z">
        <w:r w:rsidR="00AF2031" w:rsidRPr="009618D3" w:rsidDel="00D87BBA">
          <w:rPr>
            <w:rFonts w:ascii="Verdana" w:hAnsi="Verdana"/>
            <w:sz w:val="18"/>
            <w:szCs w:val="18"/>
          </w:rPr>
          <w:delText>„</w:delText>
        </w:r>
        <w:r w:rsidR="00AF2031" w:rsidRPr="009618D3" w:rsidDel="00D87BBA">
          <w:rPr>
            <w:rFonts w:ascii="Verdana" w:hAnsi="Verdana"/>
            <w:sz w:val="18"/>
            <w:szCs w:val="18"/>
            <w:highlight w:val="green"/>
            <w:lang w:val="en-US"/>
          </w:rPr>
          <w:delText>[DOPLN</w:delText>
        </w:r>
        <w:r w:rsidR="00AF2031" w:rsidRPr="009618D3" w:rsidDel="00D87BBA">
          <w:rPr>
            <w:rFonts w:ascii="Verdana" w:hAnsi="Verdana"/>
            <w:sz w:val="18"/>
            <w:szCs w:val="18"/>
            <w:highlight w:val="green"/>
          </w:rPr>
          <w:delText>Í ZADAVATEL</w:delText>
        </w:r>
        <w:r w:rsidR="00AF2031" w:rsidRPr="009618D3" w:rsidDel="00D87BBA">
          <w:rPr>
            <w:rFonts w:ascii="Verdana" w:hAnsi="Verdana"/>
            <w:sz w:val="18"/>
            <w:szCs w:val="18"/>
            <w:highlight w:val="green"/>
            <w:lang w:val="en-US"/>
          </w:rPr>
          <w:delText>]</w:delText>
        </w:r>
        <w:r w:rsidR="00AF2031" w:rsidRPr="009618D3" w:rsidDel="00D87BBA">
          <w:rPr>
            <w:rFonts w:ascii="Verdana" w:hAnsi="Verdana"/>
            <w:sz w:val="18"/>
            <w:szCs w:val="18"/>
          </w:rPr>
          <w:delText>“</w:delText>
        </w:r>
      </w:del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9BB074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7BBA" w:rsidRPr="00D87B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bátová Jana, Mgr.">
    <w15:presenceInfo w15:providerId="AD" w15:userId="S::KabatovaJ@spravazeleznic.cz::c64edb39-c830-480c-b31f-771ab09133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109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7BBA"/>
    <w:rsid w:val="00D9176F"/>
    <w:rsid w:val="00D9470F"/>
    <w:rsid w:val="00DA4403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B1094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2018-11-26T13:17:00Z</dcterms:created>
  <dcterms:modified xsi:type="dcterms:W3CDTF">2025-01-09T09:14:00Z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